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D963CE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ins w:id="0" w:author="Gregorová Elena, Ing." w:date="2025-11-13T11:12:00Z" w16du:dateUtc="2025-11-13T10:12:00Z">
        <w:r w:rsidR="00B12DD0" w:rsidRPr="008367FF">
          <w:rPr>
            <w:rFonts w:ascii="Verdana" w:eastAsia="Calibri" w:hAnsi="Verdana"/>
            <w:b/>
            <w:bCs/>
            <w:sz w:val="18"/>
            <w:szCs w:val="18"/>
          </w:rPr>
          <w:t>Přeprava materiálu vozidly s nosností 5 tun s nástavbou sklopka a kontejner</w:t>
        </w:r>
      </w:ins>
      <w:del w:id="1" w:author="Gregorová Elena, Ing." w:date="2025-11-13T11:12:00Z" w16du:dateUtc="2025-11-13T10:12:00Z">
        <w:r w:rsidR="00AF2031" w:rsidRPr="00B12DD0" w:rsidDel="00B12DD0">
          <w:rPr>
            <w:rFonts w:ascii="Verdana" w:hAnsi="Verdana"/>
            <w:sz w:val="18"/>
            <w:szCs w:val="18"/>
            <w:highlight w:val="green"/>
            <w:rPrChange w:id="2" w:author="Gregorová Elena, Ing." w:date="2025-11-13T11:11:00Z" w16du:dateUtc="2025-11-13T10:1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[</w:delText>
        </w:r>
      </w:del>
      <w:del w:id="3" w:author="Gregorová Elena, Ing." w:date="2025-11-13T11:11:00Z" w16du:dateUtc="2025-11-13T10:11:00Z">
        <w:r w:rsidR="00AF2031" w:rsidRPr="00B12DD0" w:rsidDel="00B12DD0">
          <w:rPr>
            <w:rFonts w:ascii="Verdana" w:hAnsi="Verdana"/>
            <w:sz w:val="18"/>
            <w:szCs w:val="18"/>
            <w:highlight w:val="green"/>
            <w:rPrChange w:id="4" w:author="Gregorová Elena, Ing." w:date="2025-11-13T11:11:00Z" w16du:dateUtc="2025-11-13T10:1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DOPLN</w:delText>
        </w:r>
        <w:r w:rsidR="00AF2031" w:rsidRPr="009618D3" w:rsidDel="00B12DD0">
          <w:rPr>
            <w:rFonts w:ascii="Verdana" w:hAnsi="Verdana"/>
            <w:sz w:val="18"/>
            <w:szCs w:val="18"/>
            <w:highlight w:val="green"/>
          </w:rPr>
          <w:delText>Í ZADAVATEL</w:delText>
        </w:r>
        <w:r w:rsidR="00AF2031" w:rsidRPr="00B12DD0" w:rsidDel="00B12DD0">
          <w:rPr>
            <w:rFonts w:ascii="Verdana" w:hAnsi="Verdana"/>
            <w:sz w:val="18"/>
            <w:szCs w:val="18"/>
            <w:highlight w:val="green"/>
            <w:rPrChange w:id="5" w:author="Gregorová Elena, Ing." w:date="2025-11-13T11:11:00Z" w16du:dateUtc="2025-11-13T10:11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]</w:delText>
        </w:r>
      </w:del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0573F" w14:textId="77777777" w:rsidR="00503E93" w:rsidRDefault="00503E93">
      <w:r>
        <w:separator/>
      </w:r>
    </w:p>
  </w:endnote>
  <w:endnote w:type="continuationSeparator" w:id="0">
    <w:p w14:paraId="1D8D07AE" w14:textId="77777777" w:rsidR="00503E93" w:rsidRDefault="0050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7F2B5A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5B98" w:rsidRPr="00585B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BF74C" w14:textId="77777777" w:rsidR="00503E93" w:rsidRDefault="00503E93">
      <w:r>
        <w:separator/>
      </w:r>
    </w:p>
  </w:footnote>
  <w:footnote w:type="continuationSeparator" w:id="0">
    <w:p w14:paraId="60CAB6A2" w14:textId="77777777" w:rsidR="00503E93" w:rsidRDefault="00503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DECC9" w14:textId="18314EEF" w:rsidR="00B12DD0" w:rsidRDefault="00B12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99C78" w14:textId="43F48F7C" w:rsidR="00B12DD0" w:rsidRDefault="00B12DD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0AFDC17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egorová Elena, Ing.">
    <w15:presenceInfo w15:providerId="AD" w15:userId="S::GregorovaE@spravazeleznic.cz::eb08e162-9db6-496c-918d-1ff2f2805c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3E93"/>
    <w:rsid w:val="005074D5"/>
    <w:rsid w:val="0052391F"/>
    <w:rsid w:val="0052754B"/>
    <w:rsid w:val="00540E39"/>
    <w:rsid w:val="00553CEF"/>
    <w:rsid w:val="0057585E"/>
    <w:rsid w:val="00585B98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6E1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DD0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54C2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E4CD1"/>
    <w:rsid w:val="00776E10"/>
    <w:rsid w:val="0084104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2025-11-13T10:12:00Z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